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2DB8F" w14:textId="77777777" w:rsidR="00DD628E" w:rsidRPr="00DD628E" w:rsidRDefault="00DD628E" w:rsidP="00DD628E">
      <w:pPr>
        <w:jc w:val="both"/>
        <w:rPr>
          <w:b/>
          <w:lang w:val="en-US"/>
        </w:rPr>
      </w:pPr>
      <w:r w:rsidRPr="00DD628E">
        <w:rPr>
          <w:b/>
          <w:lang w:val="en-US"/>
        </w:rPr>
        <w:t>Rebu</w:t>
      </w:r>
      <w:r>
        <w:rPr>
          <w:b/>
          <w:lang w:val="en-US"/>
        </w:rPr>
        <w:t>t</w:t>
      </w:r>
      <w:r w:rsidRPr="00DD628E">
        <w:rPr>
          <w:b/>
          <w:lang w:val="en-US"/>
        </w:rPr>
        <w:t>tal Letter</w:t>
      </w:r>
    </w:p>
    <w:p w14:paraId="104DFB22" w14:textId="77777777" w:rsidR="00DD628E" w:rsidRDefault="00DD628E" w:rsidP="00DD628E">
      <w:pPr>
        <w:jc w:val="both"/>
        <w:rPr>
          <w:lang w:val="en-US"/>
        </w:rPr>
      </w:pPr>
    </w:p>
    <w:p w14:paraId="1AA7F656" w14:textId="77777777" w:rsidR="00DD628E" w:rsidRPr="004E3CE3" w:rsidRDefault="00DD628E" w:rsidP="00DD628E">
      <w:pPr>
        <w:jc w:val="both"/>
        <w:rPr>
          <w:rFonts w:eastAsia="Times New Roman" w:cs="Times New Roman"/>
          <w:lang w:val="en-US" w:eastAsia="fr-FR"/>
        </w:rPr>
      </w:pPr>
      <w:r w:rsidRPr="004E3CE3">
        <w:rPr>
          <w:lang w:val="en-US"/>
        </w:rPr>
        <w:t xml:space="preserve">Manuscript # </w:t>
      </w:r>
      <w:r w:rsidRPr="004E3CE3">
        <w:rPr>
          <w:rFonts w:eastAsia="Times New Roman" w:cs="Lucida Grande"/>
          <w:color w:val="333333"/>
          <w:shd w:val="clear" w:color="auto" w:fill="FFFFFF"/>
          <w:lang w:val="en-US" w:eastAsia="fr-FR"/>
        </w:rPr>
        <w:t>JoVE58291 "An effective method to investigate the synergism between anti-cancer antibodies and chemotherapeutic drugs in vitro and in mice." </w:t>
      </w:r>
    </w:p>
    <w:p w14:paraId="38A1F073" w14:textId="77777777" w:rsidR="00DD628E" w:rsidRPr="004E3CE3" w:rsidRDefault="00DD628E" w:rsidP="00DD628E">
      <w:pPr>
        <w:rPr>
          <w:lang w:val="en-US"/>
        </w:rPr>
      </w:pPr>
      <w:r w:rsidRPr="004E3CE3">
        <w:rPr>
          <w:lang w:val="en-US"/>
        </w:rPr>
        <w:t xml:space="preserve">Authors: </w:t>
      </w:r>
      <w:proofErr w:type="spellStart"/>
      <w:r w:rsidRPr="004E3CE3">
        <w:rPr>
          <w:lang w:val="en-US"/>
        </w:rPr>
        <w:t>Bahri</w:t>
      </w:r>
      <w:proofErr w:type="spellEnd"/>
      <w:r w:rsidRPr="004E3CE3">
        <w:rPr>
          <w:lang w:val="en-US"/>
        </w:rPr>
        <w:t xml:space="preserve"> et al.</w:t>
      </w:r>
    </w:p>
    <w:p w14:paraId="37922FE3" w14:textId="77777777" w:rsidR="00DD628E" w:rsidRDefault="00DD628E" w:rsidP="00DD628E">
      <w:pPr>
        <w:rPr>
          <w:lang w:val="en-US"/>
        </w:rPr>
      </w:pPr>
    </w:p>
    <w:p w14:paraId="7E43F592" w14:textId="77777777" w:rsidR="00DD628E" w:rsidRPr="004E3CE3" w:rsidRDefault="00DD628E" w:rsidP="00DD628E">
      <w:pPr>
        <w:rPr>
          <w:rFonts w:eastAsia="Times New Roman" w:cs="Lucida Grande"/>
          <w:color w:val="4472C4" w:themeColor="accent1"/>
          <w:shd w:val="clear" w:color="auto" w:fill="FFFFFF"/>
          <w:lang w:val="en-US" w:eastAsia="fr-FR"/>
        </w:rPr>
      </w:pPr>
      <w:r w:rsidRPr="004E3CE3">
        <w:rPr>
          <w:rFonts w:eastAsia="Times New Roman" w:cs="Lucida Grande"/>
          <w:b/>
          <w:bCs/>
          <w:color w:val="333333"/>
          <w:lang w:val="en-US" w:eastAsia="fr-FR"/>
        </w:rPr>
        <w:t>Editorial and production comments:</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Changes to be made by the Author(s) regarding the written manuscript:</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 xml:space="preserve">1. Please take this opportunity to thoroughly proofread the manuscript to ensure that there are no spelling or grammar issues. The </w:t>
      </w:r>
      <w:proofErr w:type="spellStart"/>
      <w:r w:rsidRPr="004E3CE3">
        <w:rPr>
          <w:rFonts w:eastAsia="Times New Roman" w:cs="Lucida Grande"/>
          <w:color w:val="333333"/>
          <w:shd w:val="clear" w:color="auto" w:fill="FFFFFF"/>
          <w:lang w:val="en-US" w:eastAsia="fr-FR"/>
        </w:rPr>
        <w:t>JoVE</w:t>
      </w:r>
      <w:proofErr w:type="spellEnd"/>
      <w:r w:rsidRPr="004E3CE3">
        <w:rPr>
          <w:rFonts w:eastAsia="Times New Roman" w:cs="Lucida Grande"/>
          <w:color w:val="333333"/>
          <w:shd w:val="clear" w:color="auto" w:fill="FFFFFF"/>
          <w:lang w:val="en-US" w:eastAsia="fr-FR"/>
        </w:rPr>
        <w:t xml:space="preserve"> editor will not copy-edit your manuscript and any errors in the submitted revision may be present in the published version.</w:t>
      </w:r>
      <w:r w:rsidRPr="004E3CE3">
        <w:rPr>
          <w:rFonts w:eastAsia="Times New Roman" w:cs="Lucida Grande"/>
          <w:color w:val="333333"/>
          <w:lang w:val="en-US" w:eastAsia="fr-FR"/>
        </w:rPr>
        <w:br/>
      </w: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Done.</w:t>
      </w:r>
    </w:p>
    <w:p w14:paraId="1030E7A4" w14:textId="77777777" w:rsidR="00DD628E" w:rsidRDefault="00DD628E" w:rsidP="00DD628E">
      <w:pPr>
        <w:rPr>
          <w:rFonts w:eastAsia="Times New Roman" w:cs="Lucida Grande"/>
          <w:color w:val="333333"/>
          <w:shd w:val="clear" w:color="auto" w:fill="FFFFFF"/>
          <w:lang w:val="en-US" w:eastAsia="fr-FR"/>
        </w:rPr>
      </w:pPr>
    </w:p>
    <w:p w14:paraId="3F332CF6"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shd w:val="clear" w:color="auto" w:fill="FFFFFF"/>
          <w:lang w:val="en-US" w:eastAsia="fr-FR"/>
        </w:rPr>
        <w:t>2. Please revise lines 69-72, 389-391, 392-421, 484-486, 488-489, 494-497, and 559-562 to avoid previously published text.</w:t>
      </w:r>
    </w:p>
    <w:p w14:paraId="29509D8E" w14:textId="77777777" w:rsidR="00DD628E" w:rsidRPr="00F75F41"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p>
    <w:p w14:paraId="14B90F4E"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4E3CE3">
        <w:rPr>
          <w:rFonts w:eastAsia="Times New Roman" w:cs="Lucida Grande"/>
          <w:color w:val="333333"/>
          <w:shd w:val="clear" w:color="auto" w:fill="FFFFFF"/>
          <w:lang w:val="en-US" w:eastAsia="fr-FR"/>
        </w:rPr>
        <w:t>docx</w:t>
      </w:r>
      <w:proofErr w:type="spellEnd"/>
      <w:r w:rsidRPr="004E3CE3">
        <w:rPr>
          <w:rFonts w:eastAsia="Times New Roman" w:cs="Lucida Grande"/>
          <w:color w:val="333333"/>
          <w:shd w:val="clear" w:color="auto" w:fill="FFFFFF"/>
          <w:lang w:val="en-US" w:eastAsia="fr-FR"/>
        </w:rPr>
        <w:t xml:space="preserve"> file to your Editorial Manager account. </w:t>
      </w:r>
    </w:p>
    <w:p w14:paraId="1A8CD817" w14:textId="77777777" w:rsidR="00DD628E" w:rsidRPr="00F75F41"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p>
    <w:p w14:paraId="284A990A" w14:textId="77777777" w:rsidR="00DD628E" w:rsidRDefault="00DD628E" w:rsidP="00DD628E">
      <w:pPr>
        <w:rPr>
          <w:rFonts w:eastAsia="Times New Roman" w:cs="Lucida Grande"/>
          <w:color w:val="333333"/>
          <w:shd w:val="clear" w:color="auto" w:fill="FFFFFF"/>
          <w:lang w:val="en-US" w:eastAsia="fr-FR"/>
        </w:rPr>
      </w:pPr>
    </w:p>
    <w:p w14:paraId="50DDCE54"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shd w:val="clear" w:color="auto" w:fill="FFFFFF"/>
          <w:lang w:val="en-US" w:eastAsia="fr-FR"/>
        </w:rPr>
        <w:t>The Figure must be cited appropriately in the Figure Legend, i.e. “This figure has been modified from [citation].”</w:t>
      </w:r>
    </w:p>
    <w:p w14:paraId="6841411C" w14:textId="77777777" w:rsidR="00DD628E" w:rsidRPr="00F75F41"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p>
    <w:p w14:paraId="2A6BABC9"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4. Figure 1: Please change “ml” to “mL”.</w:t>
      </w:r>
    </w:p>
    <w:p w14:paraId="7FAA04F9" w14:textId="77777777" w:rsidR="00DD628E" w:rsidRPr="00F75F41"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p>
    <w:p w14:paraId="388DC52F"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5. Figure 2: Please ensure that the panels are of the same dimensions if possible.</w:t>
      </w:r>
    </w:p>
    <w:p w14:paraId="31D27850" w14:textId="77777777" w:rsidR="00DD628E" w:rsidRPr="00F75F41"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p>
    <w:p w14:paraId="725E5F8A"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6. Figures 5 and 6: Please change “</w:t>
      </w:r>
      <w:proofErr w:type="spellStart"/>
      <w:r w:rsidRPr="004E3CE3">
        <w:rPr>
          <w:rFonts w:eastAsia="Times New Roman" w:cs="Lucida Grande"/>
          <w:color w:val="333333"/>
          <w:shd w:val="clear" w:color="auto" w:fill="FFFFFF"/>
          <w:lang w:val="en-US" w:eastAsia="fr-FR"/>
        </w:rPr>
        <w:t>sem</w:t>
      </w:r>
      <w:proofErr w:type="spellEnd"/>
      <w:r w:rsidRPr="004E3CE3">
        <w:rPr>
          <w:rFonts w:eastAsia="Times New Roman" w:cs="Lucida Grande"/>
          <w:color w:val="333333"/>
          <w:shd w:val="clear" w:color="auto" w:fill="FFFFFF"/>
          <w:lang w:val="en-US" w:eastAsia="fr-FR"/>
        </w:rPr>
        <w:t>” to “SEM”.</w:t>
      </w:r>
    </w:p>
    <w:p w14:paraId="2984201A" w14:textId="77777777" w:rsidR="00DD628E" w:rsidRPr="00F75F41"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p>
    <w:p w14:paraId="4CD05FBC"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7. Please revise the title to be more concise.</w:t>
      </w:r>
    </w:p>
    <w:p w14:paraId="4DC42769" w14:textId="597580C5" w:rsidR="00273CF4" w:rsidRPr="00273CF4" w:rsidRDefault="00DD628E" w:rsidP="00273CF4">
      <w:pPr>
        <w:rPr>
          <w:rFonts w:cs="Helvetica Neue"/>
          <w:bCs/>
          <w:color w:val="4472C4" w:themeColor="accent1"/>
          <w:szCs w:val="48"/>
          <w:lang w:val="en-US"/>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r>
        <w:rPr>
          <w:rFonts w:eastAsia="Times New Roman" w:cs="Lucida Grande"/>
          <w:color w:val="4472C4" w:themeColor="accent1"/>
          <w:shd w:val="clear" w:color="auto" w:fill="FFFFFF"/>
          <w:lang w:val="en-US" w:eastAsia="fr-FR"/>
        </w:rPr>
        <w:t xml:space="preserve"> The revised title is </w:t>
      </w:r>
      <w:r w:rsidR="00273CF4" w:rsidRPr="00273CF4">
        <w:rPr>
          <w:rFonts w:eastAsia="Times New Roman" w:cs="Lucida Grande"/>
          <w:color w:val="4472C4" w:themeColor="accent1"/>
          <w:shd w:val="clear" w:color="auto" w:fill="FFFFFF"/>
          <w:lang w:val="en-US" w:eastAsia="fr-FR"/>
        </w:rPr>
        <w:t>“</w:t>
      </w:r>
      <w:r w:rsidR="00273CF4" w:rsidRPr="00273CF4">
        <w:rPr>
          <w:rFonts w:cs="Helvetica Neue"/>
          <w:bCs/>
          <w:color w:val="4472C4" w:themeColor="accent1"/>
          <w:szCs w:val="48"/>
          <w:lang w:val="en-US"/>
        </w:rPr>
        <w:t>Potentiation of anti-cancer antibody efficacy by anti-neoplastic drugs: detection of antibody-drug synergism using the combination index equation.”</w:t>
      </w:r>
    </w:p>
    <w:p w14:paraId="15E5BD8A" w14:textId="24618F53"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8. Keywords: Please provide at least 6 keywords or phrases.</w:t>
      </w:r>
    </w:p>
    <w:p w14:paraId="29A50152" w14:textId="77777777" w:rsidR="00DD628E" w:rsidRPr="00F75F41" w:rsidRDefault="00DD628E" w:rsidP="00DD628E">
      <w:pPr>
        <w:rPr>
          <w:rFonts w:cs="Helvetica Neue"/>
          <w:b/>
          <w:bCs/>
          <w:color w:val="ED7D31" w:themeColor="accent2"/>
          <w:szCs w:val="36"/>
          <w:lang w:val="en-US"/>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r>
        <w:rPr>
          <w:rFonts w:eastAsia="Times New Roman" w:cs="Lucida Grande"/>
          <w:color w:val="4472C4" w:themeColor="accent1"/>
          <w:shd w:val="clear" w:color="auto" w:fill="FFFFFF"/>
          <w:lang w:val="en-US" w:eastAsia="fr-FR"/>
        </w:rPr>
        <w:t xml:space="preserve"> We provided the 9 following keywords:</w:t>
      </w:r>
      <w:r w:rsidRPr="00F75F41">
        <w:rPr>
          <w:rFonts w:cs="Helvetica Neue"/>
          <w:color w:val="ED7D31" w:themeColor="accent2"/>
          <w:lang w:val="en-US"/>
        </w:rPr>
        <w:t xml:space="preserve"> </w:t>
      </w:r>
      <w:r>
        <w:rPr>
          <w:rFonts w:cs="Helvetica Neue"/>
          <w:color w:val="4472C4" w:themeColor="accent1"/>
          <w:lang w:val="en-US"/>
        </w:rPr>
        <w:t>c</w:t>
      </w:r>
      <w:r w:rsidRPr="00F75F41">
        <w:rPr>
          <w:rFonts w:cs="Helvetica Neue"/>
          <w:color w:val="4472C4" w:themeColor="accent1"/>
          <w:lang w:val="en-US"/>
        </w:rPr>
        <w:t>ancer research</w:t>
      </w:r>
      <w:ins w:id="0" w:author="Sophie" w:date="2018-09-06T13:58:00Z">
        <w:r w:rsidRPr="00F75F41">
          <w:rPr>
            <w:rFonts w:cs="Helvetica Neue"/>
            <w:color w:val="4472C4" w:themeColor="accent1"/>
            <w:lang w:val="en-US"/>
          </w:rPr>
          <w:t>;</w:t>
        </w:r>
      </w:ins>
      <w:r w:rsidRPr="00F75F41">
        <w:rPr>
          <w:rFonts w:cs="Helvetica Neue"/>
          <w:color w:val="4472C4" w:themeColor="accent1"/>
          <w:lang w:val="en-US"/>
        </w:rPr>
        <w:t xml:space="preserve"> drug development; antibody-drug combination; antibody-drug interaction; MTT assay; antibody-drug synergy; combination index equation; </w:t>
      </w:r>
      <w:r w:rsidRPr="00F75F41">
        <w:rPr>
          <w:rFonts w:cs="Helvetica Neue"/>
          <w:i/>
          <w:color w:val="4472C4" w:themeColor="accent1"/>
          <w:lang w:val="en-US"/>
        </w:rPr>
        <w:t>in vitro</w:t>
      </w:r>
      <w:r w:rsidRPr="00F75F41">
        <w:rPr>
          <w:rFonts w:cs="Helvetica Neue"/>
          <w:color w:val="4472C4" w:themeColor="accent1"/>
          <w:lang w:val="en-US"/>
        </w:rPr>
        <w:t xml:space="preserve"> cell line model</w:t>
      </w:r>
      <w:ins w:id="1" w:author="Sophie" w:date="2018-09-06T13:58:00Z">
        <w:r w:rsidRPr="00F75F41">
          <w:rPr>
            <w:rFonts w:cs="Helvetica Neue"/>
            <w:color w:val="4472C4" w:themeColor="accent1"/>
            <w:lang w:val="en-US"/>
          </w:rPr>
          <w:t>;</w:t>
        </w:r>
      </w:ins>
      <w:r w:rsidRPr="00F75F41">
        <w:rPr>
          <w:rFonts w:cs="Helvetica Neue"/>
          <w:color w:val="4472C4" w:themeColor="accent1"/>
          <w:lang w:val="en-US"/>
        </w:rPr>
        <w:t xml:space="preserve"> tumor xenograft model.</w:t>
      </w:r>
    </w:p>
    <w:p w14:paraId="3A306461" w14:textId="77777777" w:rsidR="00DD628E" w:rsidRPr="00F75F41" w:rsidRDefault="00DD628E" w:rsidP="00DD628E">
      <w:pPr>
        <w:rPr>
          <w:rFonts w:eastAsia="Times New Roman" w:cs="Lucida Grande"/>
          <w:color w:val="4472C4" w:themeColor="accent1"/>
          <w:shd w:val="clear" w:color="auto" w:fill="FFFFFF"/>
          <w:lang w:val="en-US" w:eastAsia="fr-FR"/>
        </w:rPr>
      </w:pPr>
    </w:p>
    <w:p w14:paraId="6D87C2EA"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9. Please rephrase the Abstract to more clearly state the goal of the protocol.</w:t>
      </w:r>
    </w:p>
    <w:p w14:paraId="0C4D7782" w14:textId="77777777" w:rsidR="00DD628E"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Done.</w:t>
      </w:r>
    </w:p>
    <w:p w14:paraId="12EE6A4E"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10. Please define all abbreviations before use.</w:t>
      </w:r>
    </w:p>
    <w:p w14:paraId="5F70EF07" w14:textId="77777777" w:rsidR="00DD628E"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p>
    <w:p w14:paraId="0A8EBE55"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 xml:space="preserve">11. </w:t>
      </w:r>
      <w:proofErr w:type="spellStart"/>
      <w:r w:rsidRPr="004E3CE3">
        <w:rPr>
          <w:rFonts w:eastAsia="Times New Roman" w:cs="Lucida Grande"/>
          <w:color w:val="333333"/>
          <w:shd w:val="clear" w:color="auto" w:fill="FFFFFF"/>
          <w:lang w:val="en-US" w:eastAsia="fr-FR"/>
        </w:rPr>
        <w:t>JoVE</w:t>
      </w:r>
      <w:proofErr w:type="spellEnd"/>
      <w:r w:rsidRPr="004E3CE3">
        <w:rPr>
          <w:rFonts w:eastAsia="Times New Roman" w:cs="Lucida Grande"/>
          <w:color w:val="333333"/>
          <w:shd w:val="clear" w:color="auto" w:fill="FFFFFF"/>
          <w:lang w:val="en-US" w:eastAsia="fr-FR"/>
        </w:rPr>
        <w:t xml:space="preserve"> policy states that the video narrative is objective and not biased towards a particular product featured in the video. The goal of this policy is to focus on the science rather than to present a technique as an advertisement for a specific item. To this end, we ask that you please reduce the number of instances of "</w:t>
      </w:r>
      <w:proofErr w:type="spellStart"/>
      <w:r w:rsidRPr="004E3CE3">
        <w:rPr>
          <w:rFonts w:eastAsia="Times New Roman" w:cs="Lucida Grande"/>
          <w:color w:val="333333"/>
          <w:shd w:val="clear" w:color="auto" w:fill="FFFFFF"/>
          <w:lang w:val="en-US" w:eastAsia="fr-FR"/>
        </w:rPr>
        <w:t>CompuSyn</w:t>
      </w:r>
      <w:proofErr w:type="spellEnd"/>
      <w:r w:rsidRPr="004E3CE3">
        <w:rPr>
          <w:rFonts w:eastAsia="Times New Roman" w:cs="Lucida Grande"/>
          <w:color w:val="333333"/>
          <w:shd w:val="clear" w:color="auto" w:fill="FFFFFF"/>
          <w:lang w:val="en-US" w:eastAsia="fr-FR"/>
        </w:rPr>
        <w:t>" and “</w:t>
      </w:r>
      <w:proofErr w:type="spellStart"/>
      <w:r w:rsidRPr="004E3CE3">
        <w:rPr>
          <w:rFonts w:eastAsia="Times New Roman" w:cs="Lucida Grande"/>
          <w:color w:val="333333"/>
          <w:shd w:val="clear" w:color="auto" w:fill="FFFFFF"/>
          <w:lang w:val="en-US" w:eastAsia="fr-FR"/>
        </w:rPr>
        <w:t>Matrigel</w:t>
      </w:r>
      <w:proofErr w:type="spellEnd"/>
      <w:r w:rsidRPr="004E3CE3">
        <w:rPr>
          <w:rFonts w:eastAsia="Times New Roman" w:cs="Lucida Grande"/>
          <w:color w:val="333333"/>
          <w:shd w:val="clear" w:color="auto" w:fill="FFFFFF"/>
          <w:lang w:val="en-US" w:eastAsia="fr-FR"/>
        </w:rPr>
        <w:t>” within your text. The terms may be introduced but please use them infrequently and when directly relevant. Otherwise, please refer to the terms using generic language.</w:t>
      </w:r>
    </w:p>
    <w:p w14:paraId="21286DBD" w14:textId="77777777" w:rsidR="00DD628E"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r>
        <w:rPr>
          <w:rFonts w:eastAsia="Times New Roman" w:cs="Lucida Grande"/>
          <w:color w:val="4472C4" w:themeColor="accent1"/>
          <w:shd w:val="clear" w:color="auto" w:fill="FFFFFF"/>
          <w:lang w:val="en-US" w:eastAsia="fr-FR"/>
        </w:rPr>
        <w:t xml:space="preserve">  After introducing the terms </w:t>
      </w:r>
      <w:proofErr w:type="spellStart"/>
      <w:r>
        <w:rPr>
          <w:rFonts w:eastAsia="Times New Roman" w:cs="Lucida Grande"/>
          <w:color w:val="4472C4" w:themeColor="accent1"/>
          <w:shd w:val="clear" w:color="auto" w:fill="FFFFFF"/>
          <w:lang w:val="en-US" w:eastAsia="fr-FR"/>
        </w:rPr>
        <w:t>Matrigel</w:t>
      </w:r>
      <w:proofErr w:type="spellEnd"/>
      <w:r>
        <w:rPr>
          <w:rFonts w:eastAsia="Times New Roman" w:cs="Lucida Grande"/>
          <w:color w:val="4472C4" w:themeColor="accent1"/>
          <w:shd w:val="clear" w:color="auto" w:fill="FFFFFF"/>
          <w:lang w:val="en-US" w:eastAsia="fr-FR"/>
        </w:rPr>
        <w:t xml:space="preserve"> and </w:t>
      </w:r>
      <w:proofErr w:type="spellStart"/>
      <w:r>
        <w:rPr>
          <w:rFonts w:eastAsia="Times New Roman" w:cs="Lucida Grande"/>
          <w:color w:val="4472C4" w:themeColor="accent1"/>
          <w:shd w:val="clear" w:color="auto" w:fill="FFFFFF"/>
          <w:lang w:val="en-US" w:eastAsia="fr-FR"/>
        </w:rPr>
        <w:t>Compusyn</w:t>
      </w:r>
      <w:proofErr w:type="spellEnd"/>
      <w:r>
        <w:rPr>
          <w:rFonts w:eastAsia="Times New Roman" w:cs="Lucida Grande"/>
          <w:color w:val="4472C4" w:themeColor="accent1"/>
          <w:shd w:val="clear" w:color="auto" w:fill="FFFFFF"/>
          <w:lang w:val="en-US" w:eastAsia="fr-FR"/>
        </w:rPr>
        <w:t xml:space="preserve"> we replaced “</w:t>
      </w:r>
      <w:proofErr w:type="spellStart"/>
      <w:r>
        <w:rPr>
          <w:rFonts w:eastAsia="Times New Roman" w:cs="Lucida Grande"/>
          <w:color w:val="4472C4" w:themeColor="accent1"/>
          <w:shd w:val="clear" w:color="auto" w:fill="FFFFFF"/>
          <w:lang w:val="en-US" w:eastAsia="fr-FR"/>
        </w:rPr>
        <w:t>Matrigel</w:t>
      </w:r>
      <w:proofErr w:type="spellEnd"/>
      <w:r>
        <w:rPr>
          <w:rFonts w:eastAsia="Times New Roman" w:cs="Lucida Grande"/>
          <w:color w:val="4472C4" w:themeColor="accent1"/>
          <w:shd w:val="clear" w:color="auto" w:fill="FFFFFF"/>
          <w:lang w:val="en-US" w:eastAsia="fr-FR"/>
        </w:rPr>
        <w:t>” by basement membrane matrix and “</w:t>
      </w:r>
      <w:proofErr w:type="spellStart"/>
      <w:r>
        <w:rPr>
          <w:rFonts w:eastAsia="Times New Roman" w:cs="Lucida Grande"/>
          <w:color w:val="4472C4" w:themeColor="accent1"/>
          <w:shd w:val="clear" w:color="auto" w:fill="FFFFFF"/>
          <w:lang w:val="en-US" w:eastAsia="fr-FR"/>
        </w:rPr>
        <w:t>Compusyn</w:t>
      </w:r>
      <w:proofErr w:type="spellEnd"/>
      <w:r>
        <w:rPr>
          <w:rFonts w:eastAsia="Times New Roman" w:cs="Lucida Grande"/>
          <w:color w:val="4472C4" w:themeColor="accent1"/>
          <w:shd w:val="clear" w:color="auto" w:fill="FFFFFF"/>
          <w:lang w:val="en-US" w:eastAsia="fr-FR"/>
        </w:rPr>
        <w:t xml:space="preserve">” </w:t>
      </w:r>
      <w:proofErr w:type="gramStart"/>
      <w:r>
        <w:rPr>
          <w:rFonts w:eastAsia="Times New Roman" w:cs="Lucida Grande"/>
          <w:color w:val="4472C4" w:themeColor="accent1"/>
          <w:shd w:val="clear" w:color="auto" w:fill="FFFFFF"/>
          <w:lang w:val="en-US" w:eastAsia="fr-FR"/>
        </w:rPr>
        <w:t>by  “</w:t>
      </w:r>
      <w:proofErr w:type="gramEnd"/>
      <w:r>
        <w:rPr>
          <w:rFonts w:eastAsia="Times New Roman" w:cs="Lucida Grande"/>
          <w:color w:val="4472C4" w:themeColor="accent1"/>
          <w:shd w:val="clear" w:color="auto" w:fill="FFFFFF"/>
          <w:lang w:val="en-US" w:eastAsia="fr-FR"/>
        </w:rPr>
        <w:t>simulation software”.</w:t>
      </w:r>
    </w:p>
    <w:p w14:paraId="2706C19B" w14:textId="77777777" w:rsidR="00DD628E" w:rsidRDefault="00DD628E" w:rsidP="00DD628E">
      <w:pPr>
        <w:rPr>
          <w:rFonts w:eastAsia="Times New Roman" w:cs="Lucida Grande"/>
          <w:color w:val="333333"/>
          <w:shd w:val="clear" w:color="auto" w:fill="FFFFFF"/>
          <w:lang w:val="en-US" w:eastAsia="fr-FR"/>
        </w:rPr>
      </w:pPr>
    </w:p>
    <w:p w14:paraId="493E17E6"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12.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6E279C0F" w14:textId="77777777" w:rsidR="00DD628E" w:rsidRPr="00EF29C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EF29C7">
        <w:rPr>
          <w:rFonts w:eastAsia="Times New Roman" w:cs="Lucida Grande"/>
          <w:color w:val="4472C4" w:themeColor="accent1"/>
          <w:shd w:val="clear" w:color="auto" w:fill="FFFFFF"/>
          <w:lang w:val="en-US" w:eastAsia="fr-FR"/>
        </w:rPr>
        <w:t>Done.</w:t>
      </w:r>
    </w:p>
    <w:p w14:paraId="009ACC8F" w14:textId="77777777" w:rsidR="00DD628E" w:rsidRDefault="00DD628E" w:rsidP="00DD628E">
      <w:pPr>
        <w:rPr>
          <w:rFonts w:eastAsia="Times New Roman" w:cs="Lucida Grande"/>
          <w:color w:val="333333"/>
          <w:shd w:val="clear" w:color="auto" w:fill="FFFFFF"/>
          <w:lang w:val="en-US" w:eastAsia="fr-FR"/>
        </w:rPr>
      </w:pPr>
    </w:p>
    <w:p w14:paraId="4DA64D02"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shd w:val="clear" w:color="auto" w:fill="FFFFFF"/>
          <w:lang w:val="en-US" w:eastAsia="fr-FR"/>
        </w:rPr>
        <w:t xml:space="preserve">Please include all safety procedures and use of hoods, etc. </w:t>
      </w:r>
    </w:p>
    <w:p w14:paraId="7FE5355E" w14:textId="77777777" w:rsidR="00DD628E" w:rsidRPr="00EF29C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Safety procedures are reminded at the beginning of the Protocol Section.</w:t>
      </w:r>
    </w:p>
    <w:p w14:paraId="173D552E" w14:textId="77777777" w:rsidR="00DD628E" w:rsidRDefault="00DD628E" w:rsidP="00DD628E">
      <w:pPr>
        <w:rPr>
          <w:rFonts w:eastAsia="Times New Roman" w:cs="Lucida Grande"/>
          <w:color w:val="333333"/>
          <w:shd w:val="clear" w:color="auto" w:fill="FFFFFF"/>
          <w:lang w:val="en-US" w:eastAsia="fr-FR"/>
        </w:rPr>
      </w:pPr>
    </w:p>
    <w:p w14:paraId="26F98D45"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shd w:val="clear" w:color="auto" w:fill="FFFFFF"/>
          <w:lang w:val="en-US" w:eastAsia="fr-FR"/>
        </w:rPr>
        <w:t>Please move the discussion about the protocol to the Discussion.</w:t>
      </w:r>
    </w:p>
    <w:p w14:paraId="4EAD5573" w14:textId="77777777" w:rsidR="00DD628E" w:rsidRPr="00EF29C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Done.</w:t>
      </w:r>
    </w:p>
    <w:p w14:paraId="6AB3FE42"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13. Please revise the Protocol steps so that individual steps contain only 2-3 actions per step and a maximum of 4 sentences per step. Use sub-steps as necessary.</w:t>
      </w:r>
    </w:p>
    <w:p w14:paraId="162E0FE2" w14:textId="77777777" w:rsidR="00DD628E"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Done.</w:t>
      </w:r>
    </w:p>
    <w:p w14:paraId="002405C8"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14. 1.1.3: What is used to count cells?</w:t>
      </w:r>
    </w:p>
    <w:p w14:paraId="00FE715F" w14:textId="77777777" w:rsidR="00DD628E" w:rsidRPr="00EF29C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EF29C7">
        <w:rPr>
          <w:rFonts w:eastAsia="Times New Roman" w:cs="Lucida Grande"/>
          <w:color w:val="4472C4" w:themeColor="accent1"/>
          <w:shd w:val="clear" w:color="auto" w:fill="FFFFFF"/>
          <w:lang w:val="en-US" w:eastAsia="fr-FR"/>
        </w:rPr>
        <w:t>We used a hemocytometer</w:t>
      </w:r>
      <w:r>
        <w:rPr>
          <w:rFonts w:eastAsia="Times New Roman" w:cs="Lucida Grande"/>
          <w:color w:val="4472C4" w:themeColor="accent1"/>
          <w:shd w:val="clear" w:color="auto" w:fill="FFFFFF"/>
          <w:lang w:val="en-US" w:eastAsia="fr-FR"/>
        </w:rPr>
        <w:t>. This is</w:t>
      </w:r>
      <w:r w:rsidRPr="00EF29C7">
        <w:rPr>
          <w:rFonts w:eastAsia="Times New Roman" w:cs="Lucida Grande"/>
          <w:color w:val="4472C4" w:themeColor="accent1"/>
          <w:shd w:val="clear" w:color="auto" w:fill="FFFFFF"/>
          <w:lang w:val="en-US" w:eastAsia="fr-FR"/>
        </w:rPr>
        <w:t xml:space="preserve"> </w:t>
      </w:r>
      <w:r>
        <w:rPr>
          <w:rFonts w:eastAsia="Times New Roman" w:cs="Lucida Grande"/>
          <w:color w:val="4472C4" w:themeColor="accent1"/>
          <w:shd w:val="clear" w:color="auto" w:fill="FFFFFF"/>
          <w:lang w:val="en-US" w:eastAsia="fr-FR"/>
        </w:rPr>
        <w:t>indicated</w:t>
      </w:r>
      <w:r w:rsidRPr="00EF29C7">
        <w:rPr>
          <w:rFonts w:eastAsia="Times New Roman" w:cs="Lucida Grande"/>
          <w:color w:val="4472C4" w:themeColor="accent1"/>
          <w:shd w:val="clear" w:color="auto" w:fill="FFFFFF"/>
          <w:lang w:val="en-US" w:eastAsia="fr-FR"/>
        </w:rPr>
        <w:t xml:space="preserve"> in the revised manuscript.</w:t>
      </w:r>
    </w:p>
    <w:p w14:paraId="3C500754"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15. 1.1.6: Please specify other incubation conditions (temperature, %CO2).</w:t>
      </w:r>
    </w:p>
    <w:p w14:paraId="6536041B" w14:textId="77777777" w:rsidR="00DD628E" w:rsidRPr="00EF29C7" w:rsidRDefault="00DD628E" w:rsidP="00DD628E">
      <w:pPr>
        <w:rPr>
          <w:rFonts w:eastAsia="Times New Roman" w:cs="Lucida Grande"/>
          <w:color w:val="4472C4" w:themeColor="accent1"/>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EF29C7">
        <w:rPr>
          <w:rFonts w:eastAsia="Times New Roman" w:cs="Lucida Grande"/>
          <w:color w:val="4472C4" w:themeColor="accent1"/>
          <w:lang w:val="en-US" w:eastAsia="fr-FR"/>
        </w:rPr>
        <w:t>The temperature condition is 37°C and the % of CO2 is 5%, as added in the revised manuscript.</w:t>
      </w:r>
    </w:p>
    <w:p w14:paraId="6448761E"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16. 1.3.4: What is the humidity?</w:t>
      </w:r>
    </w:p>
    <w:p w14:paraId="4AE855D5" w14:textId="77777777" w:rsidR="00DD628E" w:rsidRPr="00EF29C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95 %, this has been in the revised manuscript.</w:t>
      </w:r>
    </w:p>
    <w:p w14:paraId="4E31ACA9"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17. 2.1.3: What happens after centrifugation? Is the supernatant discarded?</w:t>
      </w:r>
    </w:p>
    <w:p w14:paraId="62B9B8E4" w14:textId="77777777" w:rsidR="00DD628E" w:rsidRPr="00EF29C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EF29C7">
        <w:rPr>
          <w:rFonts w:eastAsia="Times New Roman" w:cs="Lucida Grande"/>
          <w:color w:val="4472C4" w:themeColor="accent1"/>
          <w:shd w:val="clear" w:color="auto" w:fill="FFFFFF"/>
          <w:lang w:val="en-US" w:eastAsia="fr-FR"/>
        </w:rPr>
        <w:t xml:space="preserve">The supernatant </w:t>
      </w:r>
      <w:r>
        <w:rPr>
          <w:rFonts w:eastAsia="Times New Roman" w:cs="Lucida Grande"/>
          <w:color w:val="4472C4" w:themeColor="accent1"/>
          <w:shd w:val="clear" w:color="auto" w:fill="FFFFFF"/>
          <w:lang w:val="en-US" w:eastAsia="fr-FR"/>
        </w:rPr>
        <w:t>is discarded, as corrected in the revised manuscript.</w:t>
      </w:r>
    </w:p>
    <w:p w14:paraId="09F6F971" w14:textId="77777777" w:rsidR="00DD628E" w:rsidRDefault="00DD628E" w:rsidP="00DD628E">
      <w:pPr>
        <w:rPr>
          <w:rFonts w:eastAsia="Times New Roman" w:cs="Lucida Grande"/>
          <w:color w:val="333333"/>
          <w:shd w:val="clear" w:color="auto" w:fill="FFFFFF"/>
          <w:lang w:val="en-US" w:eastAsia="fr-FR"/>
        </w:rPr>
      </w:pPr>
    </w:p>
    <w:p w14:paraId="62CC2C21"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18. Please ensure that the computational steps of the protocol are done in a graphical user interface with explicit user input commands: File | Save | etc.</w:t>
      </w:r>
    </w:p>
    <w:p w14:paraId="4DC5E426" w14:textId="77777777" w:rsidR="00DD628E" w:rsidRPr="00EF29C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 xml:space="preserve">Done. We have re-written the corresponding Section. </w:t>
      </w:r>
    </w:p>
    <w:p w14:paraId="3BCE70CE"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19. Please revise to explain the Representative Results in the context of the technique you have described, e.g., how do these results show the technique, suggestions about how to analyze the outcome, etc.</w:t>
      </w:r>
    </w:p>
    <w:p w14:paraId="79CA50FF" w14:textId="77777777" w:rsidR="00DD628E" w:rsidRDefault="00DD628E" w:rsidP="00DD628E">
      <w:pPr>
        <w:rPr>
          <w:rFonts w:eastAsia="Times New Roman" w:cs="Lucida Grande"/>
          <w:color w:val="333333"/>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Done. The Representative Results Section has been re-written accordingly.</w:t>
      </w:r>
    </w:p>
    <w:p w14:paraId="61922F62"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20. References: Please do not abbreviate journal titles.</w:t>
      </w:r>
    </w:p>
    <w:p w14:paraId="4030C068" w14:textId="77777777" w:rsidR="00DD628E" w:rsidRPr="00B64093"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B64093">
        <w:rPr>
          <w:rFonts w:eastAsia="Times New Roman" w:cs="Lucida Grande"/>
          <w:color w:val="4472C4" w:themeColor="accent1"/>
          <w:shd w:val="clear" w:color="auto" w:fill="FFFFFF"/>
          <w:lang w:val="en-US" w:eastAsia="fr-FR"/>
        </w:rPr>
        <w:t>The full</w:t>
      </w:r>
      <w:r>
        <w:rPr>
          <w:rFonts w:eastAsia="Times New Roman" w:cs="Lucida Grande"/>
          <w:color w:val="4472C4" w:themeColor="accent1"/>
          <w:shd w:val="clear" w:color="auto" w:fill="FFFFFF"/>
          <w:lang w:val="en-US" w:eastAsia="fr-FR"/>
        </w:rPr>
        <w:t xml:space="preserve"> journal</w:t>
      </w:r>
      <w:r w:rsidRPr="00B64093">
        <w:rPr>
          <w:rFonts w:eastAsia="Times New Roman" w:cs="Lucida Grande"/>
          <w:color w:val="4472C4" w:themeColor="accent1"/>
          <w:shd w:val="clear" w:color="auto" w:fill="FFFFFF"/>
          <w:lang w:val="en-US" w:eastAsia="fr-FR"/>
        </w:rPr>
        <w:t xml:space="preserve"> titles are now indicated.</w:t>
      </w:r>
    </w:p>
    <w:p w14:paraId="29522EA6"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21. Table of Equipment and Materials: Please provide lot numbers and RRIDs of antibodies, if available.</w:t>
      </w:r>
    </w:p>
    <w:p w14:paraId="50D45A1D" w14:textId="77777777" w:rsidR="00DD628E" w:rsidRDefault="00DD628E" w:rsidP="00DD628E">
      <w:pPr>
        <w:rPr>
          <w:rFonts w:ascii="Calibri" w:eastAsia="Times New Roman" w:hAnsi="Calibri" w:cs="Calibri"/>
          <w:lang w:val="en-US" w:eastAsia="fr-FR"/>
        </w:rPr>
      </w:pPr>
      <w:r w:rsidRPr="001276A5">
        <w:rPr>
          <w:rFonts w:ascii="Calibri" w:eastAsia="Times New Roman" w:hAnsi="Calibri" w:cs="Calibri"/>
          <w:b/>
          <w:color w:val="0070C0"/>
          <w:lang w:val="en-US" w:eastAsia="fr-FR"/>
        </w:rPr>
        <w:t>Reply:</w:t>
      </w:r>
      <w:r>
        <w:rPr>
          <w:rFonts w:eastAsia="Times New Roman" w:cs="Lucida Grande"/>
          <w:color w:val="4472C4" w:themeColor="accent1"/>
          <w:shd w:val="clear" w:color="auto" w:fill="FFFFFF"/>
          <w:lang w:val="en-US" w:eastAsia="fr-FR"/>
        </w:rPr>
        <w:t xml:space="preserve"> Antibody 8B6 was generated in our laboratory. Lot numbers and RRID are not available.</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Changes to be made by the Author(s) regarding the video:</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F355B0">
        <w:rPr>
          <w:rFonts w:ascii="Calibri" w:eastAsia="Times New Roman" w:hAnsi="Calibri" w:cs="Calibri"/>
          <w:lang w:val="en-US" w:eastAsia="fr-FR"/>
        </w:rPr>
        <w:t>1. Please increase the homogeneity between the written protocol and the narration in the video. It would be best if the narration is a word for word from the written protocol text.</w:t>
      </w:r>
    </w:p>
    <w:p w14:paraId="7D91F322"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lang w:val="en-US" w:eastAsia="fr-FR"/>
        </w:rPr>
        <w:t xml:space="preserve"> </w:t>
      </w:r>
      <w:r w:rsidRPr="00646596">
        <w:rPr>
          <w:rFonts w:ascii="Calibri" w:eastAsia="Times New Roman" w:hAnsi="Calibri" w:cs="Calibri"/>
          <w:color w:val="0070C0"/>
          <w:lang w:val="en-US" w:eastAsia="fr-FR"/>
        </w:rPr>
        <w:t>We edited the video and homogenized the narration and the written protocol text</w:t>
      </w:r>
      <w:r>
        <w:rPr>
          <w:rFonts w:ascii="Calibri" w:eastAsia="Times New Roman" w:hAnsi="Calibri" w:cs="Calibri"/>
          <w:color w:val="0070C0"/>
          <w:lang w:val="en-US" w:eastAsia="fr-FR"/>
        </w:rPr>
        <w:t>.</w:t>
      </w:r>
    </w:p>
    <w:p w14:paraId="63294F11" w14:textId="77777777" w:rsidR="00DD628E" w:rsidRDefault="00DD628E" w:rsidP="00DD628E">
      <w:pPr>
        <w:rPr>
          <w:rFonts w:ascii="Calibri" w:eastAsia="Times New Roman" w:hAnsi="Calibri" w:cs="Calibri"/>
          <w:lang w:val="en-US" w:eastAsia="fr-FR"/>
        </w:rPr>
      </w:pPr>
      <w:r w:rsidRPr="00F355B0">
        <w:rPr>
          <w:rFonts w:ascii="Calibri" w:eastAsia="Times New Roman" w:hAnsi="Calibri" w:cs="Calibri"/>
          <w:color w:val="0070C0"/>
          <w:lang w:val="en-US" w:eastAsia="fr-FR"/>
        </w:rPr>
        <w:br/>
      </w:r>
      <w:r w:rsidRPr="00F355B0">
        <w:rPr>
          <w:rFonts w:ascii="Calibri" w:eastAsia="Times New Roman" w:hAnsi="Calibri" w:cs="Calibri"/>
          <w:lang w:val="en-US" w:eastAsia="fr-FR"/>
        </w:rPr>
        <w:t>2. Titles of the manuscript and the video do not exactly match.</w:t>
      </w:r>
      <w:r>
        <w:rPr>
          <w:rFonts w:ascii="Calibri" w:eastAsia="Times New Roman" w:hAnsi="Calibri" w:cs="Calibri"/>
          <w:lang w:val="en-US" w:eastAsia="fr-FR"/>
        </w:rPr>
        <w:t xml:space="preserve"> </w:t>
      </w:r>
    </w:p>
    <w:p w14:paraId="42CB38C9"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Correct. Done, thanks.</w:t>
      </w:r>
    </w:p>
    <w:p w14:paraId="094E494B" w14:textId="77777777" w:rsidR="00DD628E" w:rsidRDefault="00DD628E" w:rsidP="00DD628E">
      <w:pPr>
        <w:rPr>
          <w:rFonts w:ascii="Calibri" w:eastAsia="Times New Roman" w:hAnsi="Calibri" w:cs="Calibri"/>
          <w:lang w:val="en-US" w:eastAsia="fr-FR"/>
        </w:rPr>
      </w:pPr>
      <w:r w:rsidRPr="00F355B0">
        <w:rPr>
          <w:rFonts w:ascii="Calibri" w:eastAsia="Times New Roman" w:hAnsi="Calibri" w:cs="Calibri"/>
          <w:lang w:val="en-US" w:eastAsia="fr-FR"/>
        </w:rPr>
        <w:br/>
        <w:t>3. The details in the video are not the same as the details in the written manuscript. For example:</w:t>
      </w:r>
      <w:r w:rsidRPr="00F355B0">
        <w:rPr>
          <w:rFonts w:ascii="Calibri" w:eastAsia="Times New Roman" w:hAnsi="Calibri" w:cs="Calibri"/>
          <w:lang w:val="en-US" w:eastAsia="fr-FR"/>
        </w:rPr>
        <w:br/>
        <w:t>03:13: The video says incubate overnight while the written manuscript states 18 h.</w:t>
      </w:r>
    </w:p>
    <w:p w14:paraId="1B5E86A8"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Correct. Done, thanks.</w:t>
      </w:r>
    </w:p>
    <w:p w14:paraId="1460AEA7" w14:textId="77777777" w:rsidR="00DD628E" w:rsidRDefault="00DD628E" w:rsidP="00DD628E">
      <w:pPr>
        <w:rPr>
          <w:rFonts w:ascii="Calibri" w:eastAsia="Times New Roman" w:hAnsi="Calibri" w:cs="Calibri"/>
          <w:lang w:val="en-US" w:eastAsia="fr-FR"/>
        </w:rPr>
      </w:pPr>
      <w:r w:rsidRPr="00F355B0">
        <w:rPr>
          <w:rFonts w:ascii="Calibri" w:eastAsia="Times New Roman" w:hAnsi="Calibri" w:cs="Calibri"/>
          <w:lang w:val="en-US" w:eastAsia="fr-FR"/>
        </w:rPr>
        <w:br/>
        <w:t>04:15: Please use the same figure in video and in the written manuscript.</w:t>
      </w:r>
    </w:p>
    <w:p w14:paraId="5C190B6B"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Done.</w:t>
      </w:r>
    </w:p>
    <w:p w14:paraId="47D7DE0A" w14:textId="77777777" w:rsidR="00DD628E" w:rsidRDefault="00DD628E" w:rsidP="00DD628E">
      <w:pPr>
        <w:rPr>
          <w:rFonts w:ascii="Calibri" w:eastAsia="Times New Roman" w:hAnsi="Calibri" w:cs="Calibri"/>
          <w:lang w:val="en-US" w:eastAsia="fr-FR"/>
        </w:rPr>
      </w:pPr>
      <w:r w:rsidRPr="00F355B0">
        <w:rPr>
          <w:rFonts w:ascii="Calibri" w:eastAsia="Times New Roman" w:hAnsi="Calibri" w:cs="Calibri"/>
          <w:lang w:val="en-US" w:eastAsia="fr-FR"/>
        </w:rPr>
        <w:br/>
        <w:t>04:24: The video says 38 °C incubate overnight while the written manuscript states 37 °C.</w:t>
      </w:r>
    </w:p>
    <w:p w14:paraId="3F6DFB20"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Correct</w:t>
      </w:r>
      <w:r w:rsidRPr="001276A5">
        <w:rPr>
          <w:rFonts w:ascii="Calibri" w:eastAsia="Times New Roman" w:hAnsi="Calibri" w:cs="Calibri"/>
          <w:color w:val="0070C0"/>
          <w:lang w:val="en-US" w:eastAsia="fr-FR"/>
        </w:rPr>
        <w:t>, fixed</w:t>
      </w:r>
      <w:r>
        <w:rPr>
          <w:rFonts w:ascii="Calibri" w:eastAsia="Times New Roman" w:hAnsi="Calibri" w:cs="Calibri"/>
          <w:color w:val="0070C0"/>
          <w:lang w:val="en-US" w:eastAsia="fr-FR"/>
        </w:rPr>
        <w:t>, thanks</w:t>
      </w:r>
      <w:r w:rsidRPr="001276A5">
        <w:rPr>
          <w:rFonts w:ascii="Calibri" w:eastAsia="Times New Roman" w:hAnsi="Calibri" w:cs="Calibri"/>
          <w:color w:val="0070C0"/>
          <w:lang w:val="en-US" w:eastAsia="fr-FR"/>
        </w:rPr>
        <w:t>.</w:t>
      </w:r>
    </w:p>
    <w:p w14:paraId="7947DE20" w14:textId="77777777" w:rsidR="00DD628E" w:rsidRDefault="00DD628E" w:rsidP="00DD628E">
      <w:pPr>
        <w:rPr>
          <w:rFonts w:ascii="Calibri" w:eastAsia="Times New Roman" w:hAnsi="Calibri" w:cs="Calibri"/>
          <w:lang w:val="en-US" w:eastAsia="fr-FR"/>
        </w:rPr>
      </w:pPr>
      <w:r w:rsidRPr="00F355B0">
        <w:rPr>
          <w:rFonts w:ascii="Calibri" w:eastAsia="Times New Roman" w:hAnsi="Calibri" w:cs="Calibri"/>
          <w:lang w:val="en-US" w:eastAsia="fr-FR"/>
        </w:rPr>
        <w:br/>
        <w:t>4. 04:54: Please remove commercial language from the video (Excel).</w:t>
      </w:r>
    </w:p>
    <w:p w14:paraId="55217A38"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Done.</w:t>
      </w:r>
    </w:p>
    <w:p w14:paraId="005A9548" w14:textId="77777777" w:rsidR="00DD628E" w:rsidRDefault="00DD628E" w:rsidP="00DD628E">
      <w:pPr>
        <w:rPr>
          <w:rFonts w:ascii="Calibri" w:eastAsia="Times New Roman" w:hAnsi="Calibri" w:cs="Calibri"/>
          <w:lang w:val="en-US" w:eastAsia="fr-FR"/>
        </w:rPr>
      </w:pPr>
      <w:r w:rsidRPr="00F355B0">
        <w:rPr>
          <w:rFonts w:ascii="Calibri" w:eastAsia="Times New Roman" w:hAnsi="Calibri" w:cs="Calibri"/>
          <w:lang w:val="en-US" w:eastAsia="fr-FR"/>
        </w:rPr>
        <w:br/>
        <w:t xml:space="preserve">5. Please upload a revised high-resolution video here: </w:t>
      </w:r>
      <w:r w:rsidR="00FF40C1">
        <w:fldChar w:fldCharType="begin"/>
      </w:r>
      <w:r w:rsidR="00FF40C1" w:rsidRPr="00FF40C1">
        <w:rPr>
          <w:lang w:val="en-US"/>
        </w:rPr>
        <w:instrText xml:space="preserve"> HYPERLINK "http://www.jove.com/files_upload.php?src=17778803" </w:instrText>
      </w:r>
      <w:r w:rsidR="00FF40C1">
        <w:fldChar w:fldCharType="separate"/>
      </w:r>
      <w:r w:rsidRPr="000A43E6">
        <w:rPr>
          <w:rStyle w:val="Lienhypertexte"/>
          <w:rFonts w:ascii="Calibri" w:eastAsia="Times New Roman" w:hAnsi="Calibri" w:cs="Calibri"/>
          <w:lang w:val="en-US" w:eastAsia="fr-FR"/>
        </w:rPr>
        <w:t>http://www.jove.com/files_upload.php?src=17778803</w:t>
      </w:r>
      <w:r w:rsidR="00FF40C1">
        <w:rPr>
          <w:rStyle w:val="Lienhypertexte"/>
          <w:rFonts w:ascii="Calibri" w:eastAsia="Times New Roman" w:hAnsi="Calibri" w:cs="Calibri"/>
          <w:lang w:val="en-US" w:eastAsia="fr-FR"/>
        </w:rPr>
        <w:fldChar w:fldCharType="end"/>
      </w:r>
    </w:p>
    <w:p w14:paraId="2E1DA3F4"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Done.</w:t>
      </w:r>
    </w:p>
    <w:p w14:paraId="42279558" w14:textId="77777777" w:rsidR="00DD628E" w:rsidRDefault="00DD628E" w:rsidP="00DD628E">
      <w:pPr>
        <w:rPr>
          <w:rFonts w:ascii="Calibri" w:eastAsia="Times New Roman" w:hAnsi="Calibri" w:cs="Calibri"/>
          <w:lang w:val="en-US" w:eastAsia="fr-FR"/>
        </w:rPr>
      </w:pPr>
      <w:r w:rsidRPr="00F355B0">
        <w:rPr>
          <w:rFonts w:ascii="Calibri" w:eastAsia="Times New Roman" w:hAnsi="Calibri" w:cs="Calibri"/>
          <w:lang w:val="en-US" w:eastAsia="fr-FR"/>
        </w:rPr>
        <w:br/>
        <w:t>6. Audio issues</w:t>
      </w:r>
      <w:r w:rsidRPr="00F355B0">
        <w:rPr>
          <w:rFonts w:ascii="Calibri" w:eastAsia="Times New Roman" w:hAnsi="Calibri" w:cs="Calibri"/>
          <w:lang w:val="en-US" w:eastAsia="fr-FR"/>
        </w:rPr>
        <w:br/>
        <w:t xml:space="preserve">• The audio volume of the narration is a bit low. To match with the other videos on our site, the audio levels should be peaking between -6 and -12 </w:t>
      </w:r>
      <w:proofErr w:type="spellStart"/>
      <w:r w:rsidRPr="00F355B0">
        <w:rPr>
          <w:rFonts w:ascii="Calibri" w:eastAsia="Times New Roman" w:hAnsi="Calibri" w:cs="Calibri"/>
          <w:lang w:val="en-US" w:eastAsia="fr-FR"/>
        </w:rPr>
        <w:t>dB.</w:t>
      </w:r>
      <w:proofErr w:type="spellEnd"/>
    </w:p>
    <w:p w14:paraId="039920B2" w14:textId="77777777" w:rsidR="00DD628E" w:rsidRDefault="00DD628E" w:rsidP="00DD628E">
      <w:pPr>
        <w:rPr>
          <w:rFonts w:ascii="Calibri" w:eastAsia="Times New Roman" w:hAnsi="Calibri" w:cs="Calibri"/>
          <w:color w:val="0070C0"/>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Fixed.</w:t>
      </w:r>
    </w:p>
    <w:p w14:paraId="24880A55" w14:textId="77777777" w:rsidR="00DD628E" w:rsidRPr="0025162F" w:rsidRDefault="00DD628E" w:rsidP="00DD628E">
      <w:pPr>
        <w:rPr>
          <w:rFonts w:ascii="Calibri" w:eastAsia="Times New Roman" w:hAnsi="Calibri" w:cs="Calibri"/>
          <w:color w:val="0070C0"/>
          <w:lang w:val="en-US" w:eastAsia="fr-FR"/>
        </w:rPr>
      </w:pPr>
      <w:r w:rsidRPr="00F355B0">
        <w:rPr>
          <w:rFonts w:ascii="Calibri" w:eastAsia="Times New Roman" w:hAnsi="Calibri" w:cs="Calibri"/>
          <w:lang w:val="en-US" w:eastAsia="fr-FR"/>
        </w:rPr>
        <w:br/>
        <w:t>• 9:57 - It sounds like the audio fades out while the narrator is still speaking. This should be corrected.</w:t>
      </w:r>
    </w:p>
    <w:p w14:paraId="1201252A" w14:textId="77777777" w:rsidR="00DD628E" w:rsidRDefault="00DD628E" w:rsidP="00DD628E">
      <w:pPr>
        <w:rPr>
          <w:rFonts w:eastAsia="Times New Roman" w:cs="Lucida Grande"/>
          <w:color w:val="333333"/>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F</w:t>
      </w:r>
      <w:r w:rsidRPr="00646596">
        <w:rPr>
          <w:rFonts w:ascii="Calibri" w:eastAsia="Times New Roman" w:hAnsi="Calibri" w:cs="Calibri"/>
          <w:color w:val="0070C0"/>
          <w:lang w:val="en-US" w:eastAsia="fr-FR"/>
        </w:rPr>
        <w:t>ixed.</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b/>
          <w:bCs/>
          <w:color w:val="333333"/>
          <w:lang w:val="en-US" w:eastAsia="fr-FR"/>
        </w:rPr>
        <w:t>Reviewers' comments:</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b/>
          <w:bCs/>
          <w:color w:val="333333"/>
          <w:lang w:val="en-US" w:eastAsia="fr-FR"/>
        </w:rPr>
        <w:t>Reviewer #1:</w:t>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 xml:space="preserve">This is a straightforward and well-written manuscript. But </w:t>
      </w:r>
      <w:proofErr w:type="spellStart"/>
      <w:r w:rsidRPr="004E3CE3">
        <w:rPr>
          <w:rFonts w:eastAsia="Times New Roman" w:cs="Lucida Grande"/>
          <w:color w:val="333333"/>
          <w:shd w:val="clear" w:color="auto" w:fill="FFFFFF"/>
          <w:lang w:val="en-US" w:eastAsia="fr-FR"/>
        </w:rPr>
        <w:t>Bahri</w:t>
      </w:r>
      <w:proofErr w:type="spellEnd"/>
      <w:r w:rsidRPr="004E3CE3">
        <w:rPr>
          <w:rFonts w:eastAsia="Times New Roman" w:cs="Lucida Grande"/>
          <w:color w:val="333333"/>
          <w:shd w:val="clear" w:color="auto" w:fill="FFFFFF"/>
          <w:lang w:val="en-US" w:eastAsia="fr-FR"/>
        </w:rPr>
        <w:t xml:space="preserve"> et al unable to evaluate the outcome of this study by using any standard approach.</w:t>
      </w:r>
    </w:p>
    <w:p w14:paraId="50FB7E45" w14:textId="77777777" w:rsidR="00DD628E" w:rsidRDefault="00DD628E" w:rsidP="00DD628E">
      <w:pPr>
        <w:rPr>
          <w:rFonts w:eastAsia="Times New Roman" w:cs="Lucida Grande"/>
          <w:color w:val="333333"/>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 xml:space="preserve">The outcome of the study has been previously published by our group as cited in the manuscript. Here we focused on the Chou and </w:t>
      </w:r>
      <w:proofErr w:type="spellStart"/>
      <w:r>
        <w:rPr>
          <w:rFonts w:eastAsia="Times New Roman" w:cs="Lucida Grande"/>
          <w:color w:val="4472C4" w:themeColor="accent1"/>
          <w:shd w:val="clear" w:color="auto" w:fill="FFFFFF"/>
          <w:lang w:val="en-US" w:eastAsia="fr-FR"/>
        </w:rPr>
        <w:t>Talalay</w:t>
      </w:r>
      <w:proofErr w:type="spellEnd"/>
      <w:r>
        <w:rPr>
          <w:rFonts w:eastAsia="Times New Roman" w:cs="Lucida Grande"/>
          <w:color w:val="4472C4" w:themeColor="accent1"/>
          <w:shd w:val="clear" w:color="auto" w:fill="FFFFFF"/>
          <w:lang w:val="en-US" w:eastAsia="fr-FR"/>
        </w:rPr>
        <w:t xml:space="preserve"> method.</w:t>
      </w:r>
      <w:r w:rsidRPr="004E3CE3">
        <w:rPr>
          <w:rFonts w:eastAsia="Times New Roman" w:cs="Lucida Grande"/>
          <w:color w:val="333333"/>
          <w:lang w:val="en-US" w:eastAsia="fr-FR"/>
        </w:rPr>
        <w:t xml:space="preserve"> </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Some suggestions for the authors' consideration:</w:t>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1. The title of this manuscript is not suitable and did not provide any impact of the outcome of this study. It is hard to get away from that fact. Please improve it.</w:t>
      </w:r>
    </w:p>
    <w:p w14:paraId="5B27F7E1" w14:textId="6A9E1749" w:rsidR="00DD628E" w:rsidRPr="00F75F41" w:rsidRDefault="00DD628E" w:rsidP="00DD628E">
      <w:pPr>
        <w:rPr>
          <w:rFonts w:cs="Helvetica Neue"/>
          <w:bCs/>
          <w:szCs w:val="48"/>
          <w:lang w:val="en-US"/>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F75F41">
        <w:rPr>
          <w:rFonts w:eastAsia="Times New Roman" w:cs="Lucida Grande"/>
          <w:color w:val="4472C4" w:themeColor="accent1"/>
          <w:shd w:val="clear" w:color="auto" w:fill="FFFFFF"/>
          <w:lang w:val="en-US" w:eastAsia="fr-FR"/>
        </w:rPr>
        <w:t>Done.</w:t>
      </w:r>
      <w:r>
        <w:rPr>
          <w:rFonts w:eastAsia="Times New Roman" w:cs="Lucida Grande"/>
          <w:color w:val="4472C4" w:themeColor="accent1"/>
          <w:shd w:val="clear" w:color="auto" w:fill="FFFFFF"/>
          <w:lang w:val="en-US" w:eastAsia="fr-FR"/>
        </w:rPr>
        <w:t xml:space="preserve"> The revised title is </w:t>
      </w:r>
      <w:r w:rsidR="009D6286">
        <w:rPr>
          <w:rFonts w:eastAsia="Times New Roman" w:cs="Lucida Grande"/>
          <w:color w:val="4472C4" w:themeColor="accent1"/>
          <w:shd w:val="clear" w:color="auto" w:fill="FFFFFF"/>
          <w:lang w:val="en-US" w:eastAsia="fr-FR"/>
        </w:rPr>
        <w:t>“</w:t>
      </w:r>
      <w:ins w:id="2" w:author="Stéphane Birklé" w:date="2018-08-28T11:21:00Z">
        <w:r w:rsidRPr="00F75F41">
          <w:rPr>
            <w:rFonts w:cs="Helvetica Neue"/>
            <w:bCs/>
            <w:color w:val="4472C4" w:themeColor="accent1"/>
            <w:szCs w:val="48"/>
            <w:lang w:val="en-US"/>
          </w:rPr>
          <w:t>Po</w:t>
        </w:r>
      </w:ins>
      <w:ins w:id="3" w:author="Stéphane Birklé" w:date="2018-08-28T11:22:00Z">
        <w:r w:rsidRPr="00F75F41">
          <w:rPr>
            <w:rFonts w:cs="Helvetica Neue"/>
            <w:bCs/>
            <w:color w:val="4472C4" w:themeColor="accent1"/>
            <w:szCs w:val="48"/>
            <w:lang w:val="en-US"/>
          </w:rPr>
          <w:t xml:space="preserve">tentiation of </w:t>
        </w:r>
      </w:ins>
      <w:r>
        <w:rPr>
          <w:rFonts w:cs="Helvetica Neue"/>
          <w:bCs/>
          <w:color w:val="4472C4" w:themeColor="accent1"/>
          <w:szCs w:val="48"/>
          <w:lang w:val="en-US"/>
        </w:rPr>
        <w:t>A</w:t>
      </w:r>
      <w:ins w:id="4" w:author="Stéphane Birklé" w:date="2018-08-28T11:22:00Z">
        <w:r w:rsidRPr="00F75F41">
          <w:rPr>
            <w:rFonts w:cs="Helvetica Neue"/>
            <w:bCs/>
            <w:color w:val="4472C4" w:themeColor="accent1"/>
            <w:szCs w:val="48"/>
            <w:lang w:val="en-US"/>
          </w:rPr>
          <w:t>n</w:t>
        </w:r>
      </w:ins>
      <w:ins w:id="5" w:author="Stéphane Birklé" w:date="2018-08-28T11:23:00Z">
        <w:r w:rsidRPr="00F75F41">
          <w:rPr>
            <w:rFonts w:cs="Helvetica Neue"/>
            <w:bCs/>
            <w:color w:val="4472C4" w:themeColor="accent1"/>
            <w:szCs w:val="48"/>
            <w:lang w:val="en-US"/>
          </w:rPr>
          <w:t>ti-</w:t>
        </w:r>
      </w:ins>
      <w:r>
        <w:rPr>
          <w:rFonts w:cs="Helvetica Neue"/>
          <w:bCs/>
          <w:color w:val="4472C4" w:themeColor="accent1"/>
          <w:szCs w:val="48"/>
          <w:lang w:val="en-US"/>
        </w:rPr>
        <w:t>C</w:t>
      </w:r>
      <w:ins w:id="6" w:author="Stéphane Birklé" w:date="2018-08-28T11:23:00Z">
        <w:r w:rsidRPr="00F75F41">
          <w:rPr>
            <w:rFonts w:cs="Helvetica Neue"/>
            <w:bCs/>
            <w:color w:val="4472C4" w:themeColor="accent1"/>
            <w:szCs w:val="48"/>
            <w:lang w:val="en-US"/>
          </w:rPr>
          <w:t xml:space="preserve">ancer </w:t>
        </w:r>
      </w:ins>
      <w:bookmarkStart w:id="7" w:name="_GoBack"/>
      <w:bookmarkEnd w:id="7"/>
      <w:r>
        <w:rPr>
          <w:rFonts w:cs="Helvetica Neue"/>
          <w:bCs/>
          <w:color w:val="4472C4" w:themeColor="accent1"/>
          <w:szCs w:val="48"/>
          <w:lang w:val="en-US"/>
        </w:rPr>
        <w:t>A</w:t>
      </w:r>
      <w:ins w:id="8" w:author="Stéphane Birklé" w:date="2018-08-28T11:23:00Z">
        <w:r w:rsidRPr="00F75F41">
          <w:rPr>
            <w:rFonts w:cs="Helvetica Neue"/>
            <w:bCs/>
            <w:color w:val="4472C4" w:themeColor="accent1"/>
            <w:szCs w:val="48"/>
            <w:lang w:val="en-US"/>
          </w:rPr>
          <w:t>ntibody</w:t>
        </w:r>
      </w:ins>
      <w:r w:rsidR="009D6286">
        <w:rPr>
          <w:rFonts w:cs="Helvetica Neue"/>
          <w:bCs/>
          <w:color w:val="4472C4" w:themeColor="accent1"/>
          <w:szCs w:val="48"/>
          <w:lang w:val="en-US"/>
        </w:rPr>
        <w:t xml:space="preserve"> E</w:t>
      </w:r>
      <w:r w:rsidR="009D6286" w:rsidRPr="00F75F41">
        <w:rPr>
          <w:rFonts w:cs="Helvetica Neue"/>
          <w:bCs/>
          <w:color w:val="4472C4" w:themeColor="accent1"/>
          <w:szCs w:val="48"/>
          <w:lang w:val="en-US"/>
        </w:rPr>
        <w:t>fficacy</w:t>
      </w:r>
      <w:r w:rsidR="009D6286">
        <w:rPr>
          <w:rFonts w:cs="Helvetica Neue"/>
          <w:bCs/>
          <w:color w:val="4472C4" w:themeColor="accent1"/>
          <w:szCs w:val="48"/>
          <w:lang w:val="en-US"/>
        </w:rPr>
        <w:t xml:space="preserve"> by A</w:t>
      </w:r>
      <w:ins w:id="9" w:author="Stéphane Birklé" w:date="2018-08-28T11:23:00Z">
        <w:r w:rsidR="009D6286" w:rsidRPr="00F75F41">
          <w:rPr>
            <w:rFonts w:cs="Helvetica Neue"/>
            <w:bCs/>
            <w:color w:val="4472C4" w:themeColor="accent1"/>
            <w:szCs w:val="48"/>
            <w:lang w:val="en-US"/>
          </w:rPr>
          <w:t>nti-</w:t>
        </w:r>
      </w:ins>
      <w:r w:rsidR="009D6286">
        <w:rPr>
          <w:rFonts w:cs="Helvetica Neue"/>
          <w:bCs/>
          <w:color w:val="4472C4" w:themeColor="accent1"/>
          <w:szCs w:val="48"/>
          <w:lang w:val="en-US"/>
        </w:rPr>
        <w:t>N</w:t>
      </w:r>
      <w:ins w:id="10" w:author="Stéphane Birklé" w:date="2018-08-28T11:23:00Z">
        <w:r w:rsidR="009D6286" w:rsidRPr="00F75F41">
          <w:rPr>
            <w:rFonts w:cs="Helvetica Neue"/>
            <w:bCs/>
            <w:color w:val="4472C4" w:themeColor="accent1"/>
            <w:szCs w:val="48"/>
            <w:lang w:val="en-US"/>
          </w:rPr>
          <w:t xml:space="preserve">eoplastic </w:t>
        </w:r>
      </w:ins>
      <w:r w:rsidR="009D6286">
        <w:rPr>
          <w:rFonts w:cs="Helvetica Neue"/>
          <w:bCs/>
          <w:color w:val="4472C4" w:themeColor="accent1"/>
          <w:szCs w:val="48"/>
          <w:lang w:val="en-US"/>
        </w:rPr>
        <w:t>D</w:t>
      </w:r>
      <w:ins w:id="11" w:author="Stéphane Birklé" w:date="2018-08-28T11:23:00Z">
        <w:r w:rsidR="009D6286" w:rsidRPr="00F75F41">
          <w:rPr>
            <w:rFonts w:cs="Helvetica Neue"/>
            <w:bCs/>
            <w:color w:val="4472C4" w:themeColor="accent1"/>
            <w:szCs w:val="48"/>
            <w:lang w:val="en-US"/>
          </w:rPr>
          <w:t>rug</w:t>
        </w:r>
        <w:r w:rsidRPr="00F75F41">
          <w:rPr>
            <w:rFonts w:cs="Helvetica Neue"/>
            <w:bCs/>
            <w:color w:val="4472C4" w:themeColor="accent1"/>
            <w:szCs w:val="48"/>
            <w:lang w:val="en-US"/>
          </w:rPr>
          <w:t xml:space="preserve">: </w:t>
        </w:r>
      </w:ins>
      <w:r>
        <w:rPr>
          <w:rFonts w:cs="Helvetica Neue"/>
          <w:bCs/>
          <w:color w:val="4472C4" w:themeColor="accent1"/>
          <w:szCs w:val="48"/>
          <w:lang w:val="en-US"/>
        </w:rPr>
        <w:t>D</w:t>
      </w:r>
      <w:r w:rsidRPr="00F75F41">
        <w:rPr>
          <w:rFonts w:cs="Helvetica Neue"/>
          <w:bCs/>
          <w:color w:val="4472C4" w:themeColor="accent1"/>
          <w:szCs w:val="48"/>
          <w:lang w:val="en-US"/>
        </w:rPr>
        <w:t xml:space="preserve">etection of </w:t>
      </w:r>
      <w:r>
        <w:rPr>
          <w:rFonts w:cs="Helvetica Neue"/>
          <w:bCs/>
          <w:color w:val="4472C4" w:themeColor="accent1"/>
          <w:szCs w:val="48"/>
          <w:lang w:val="en-US"/>
        </w:rPr>
        <w:t>Antibody-D</w:t>
      </w:r>
      <w:r w:rsidRPr="00F75F41">
        <w:rPr>
          <w:rFonts w:cs="Helvetica Neue"/>
          <w:bCs/>
          <w:color w:val="4472C4" w:themeColor="accent1"/>
          <w:szCs w:val="48"/>
          <w:lang w:val="en-US"/>
        </w:rPr>
        <w:t>rug synergi</w:t>
      </w:r>
      <w:r>
        <w:rPr>
          <w:rFonts w:cs="Helvetica Neue"/>
          <w:bCs/>
          <w:color w:val="4472C4" w:themeColor="accent1"/>
          <w:szCs w:val="48"/>
          <w:lang w:val="en-US"/>
        </w:rPr>
        <w:t>sm using the Combination I</w:t>
      </w:r>
      <w:r w:rsidRPr="00F75F41">
        <w:rPr>
          <w:rFonts w:cs="Helvetica Neue"/>
          <w:bCs/>
          <w:color w:val="4472C4" w:themeColor="accent1"/>
          <w:szCs w:val="48"/>
          <w:lang w:val="en-US"/>
        </w:rPr>
        <w:t xml:space="preserve">ndex </w:t>
      </w:r>
      <w:r>
        <w:rPr>
          <w:rFonts w:cs="Helvetica Neue"/>
          <w:bCs/>
          <w:color w:val="4472C4" w:themeColor="accent1"/>
          <w:szCs w:val="48"/>
          <w:lang w:val="en-US"/>
        </w:rPr>
        <w:t>E</w:t>
      </w:r>
      <w:r w:rsidR="009D6286">
        <w:rPr>
          <w:rFonts w:cs="Helvetica Neue"/>
          <w:bCs/>
          <w:color w:val="4472C4" w:themeColor="accent1"/>
          <w:szCs w:val="48"/>
          <w:lang w:val="en-US"/>
        </w:rPr>
        <w:t>quation</w:t>
      </w:r>
      <w:r w:rsidRPr="00F75F41">
        <w:rPr>
          <w:rFonts w:cs="Helvetica Neue"/>
          <w:bCs/>
          <w:color w:val="4472C4" w:themeColor="accent1"/>
          <w:szCs w:val="48"/>
          <w:lang w:val="en-US"/>
        </w:rPr>
        <w:t>.</w:t>
      </w:r>
    </w:p>
    <w:p w14:paraId="275D5246"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2. It would be good if authors add a schematic representation of this study.</w:t>
      </w:r>
    </w:p>
    <w:p w14:paraId="422A119C" w14:textId="77777777" w:rsidR="00DD628E"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We added a schematic representation of the study (Fig. 1) is the revised manuscript.</w:t>
      </w:r>
    </w:p>
    <w:p w14:paraId="62F260C4" w14:textId="77777777" w:rsidR="00DD628E" w:rsidRDefault="00DD628E" w:rsidP="00DD628E">
      <w:pPr>
        <w:rPr>
          <w:rFonts w:eastAsia="Times New Roman" w:cs="Lucida Grande"/>
          <w:color w:val="333333"/>
          <w:shd w:val="clear" w:color="auto" w:fill="FFFFFF"/>
          <w:lang w:val="en-US" w:eastAsia="fr-FR"/>
        </w:rPr>
      </w:pPr>
      <w:r>
        <w:rPr>
          <w:rFonts w:eastAsia="Times New Roman" w:cs="Lucida Grande"/>
          <w:color w:val="4472C4" w:themeColor="accent1"/>
          <w:shd w:val="clear" w:color="auto" w:fill="FFFFFF"/>
          <w:lang w:val="en-US" w:eastAsia="fr-FR"/>
        </w:rPr>
        <w:t xml:space="preserve"> </w:t>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3. Please mention any standard approach using FACS/ Western blot analysis or Immunohistochemistry to prove the hypothesis.</w:t>
      </w:r>
    </w:p>
    <w:p w14:paraId="077729E8" w14:textId="77777777" w:rsidR="00DD628E" w:rsidRPr="00B64093"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ascii="Calibri" w:eastAsia="Times New Roman" w:hAnsi="Calibri" w:cs="Calibri"/>
          <w:color w:val="0070C0"/>
          <w:lang w:val="en-US" w:eastAsia="fr-FR"/>
        </w:rPr>
        <w:t xml:space="preserve">Good suggestion. </w:t>
      </w:r>
      <w:r>
        <w:rPr>
          <w:rFonts w:eastAsia="Times New Roman" w:cs="Lucida Grande"/>
          <w:color w:val="4472C4" w:themeColor="accent1"/>
          <w:shd w:val="clear" w:color="auto" w:fill="FFFFFF"/>
          <w:lang w:val="en-US" w:eastAsia="fr-FR"/>
        </w:rPr>
        <w:t>This has been added in the Discussion Section. Thanks.</w:t>
      </w:r>
    </w:p>
    <w:p w14:paraId="018F4F93"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4. Please also check the survival rate after treatment.</w:t>
      </w:r>
    </w:p>
    <w:p w14:paraId="71EC66E8" w14:textId="77777777" w:rsidR="00DD628E" w:rsidRPr="00B64093"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B46C01">
        <w:rPr>
          <w:rFonts w:ascii="Calibri" w:eastAsia="Times New Roman" w:hAnsi="Calibri" w:cs="Calibri"/>
          <w:color w:val="0070C0"/>
          <w:lang w:val="en-US" w:eastAsia="fr-FR"/>
        </w:rPr>
        <w:t>Fair point.</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Done, see Fig. 5B. Thanks.</w:t>
      </w:r>
    </w:p>
    <w:p w14:paraId="1534CE71"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5. Protocol for Antibody and drug preparation is too long and ambiguous. Author can easily mention that the used serial dilution of compounds/ Antibody rather than to repeat about the dilution.</w:t>
      </w:r>
    </w:p>
    <w:p w14:paraId="25E08351" w14:textId="77777777" w:rsidR="00DD628E" w:rsidRPr="00B57767"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B57767">
        <w:rPr>
          <w:rFonts w:eastAsia="Times New Roman" w:cs="Lucida Grande"/>
          <w:color w:val="4472C4" w:themeColor="accent1"/>
          <w:shd w:val="clear" w:color="auto" w:fill="FFFFFF"/>
          <w:lang w:val="en-US" w:eastAsia="fr-FR"/>
        </w:rPr>
        <w:t xml:space="preserve">We </w:t>
      </w:r>
      <w:r>
        <w:rPr>
          <w:rFonts w:eastAsia="Times New Roman" w:cs="Lucida Grande"/>
          <w:color w:val="4472C4" w:themeColor="accent1"/>
          <w:shd w:val="clear" w:color="auto" w:fill="FFFFFF"/>
          <w:lang w:val="en-US" w:eastAsia="fr-FR"/>
        </w:rPr>
        <w:t>have shortened protocol Section accordingly.</w:t>
      </w:r>
    </w:p>
    <w:p w14:paraId="311A9218"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6. Discussion- Please also correlate the outcome of this study with references from the other published studies in large cohort.</w:t>
      </w:r>
    </w:p>
    <w:p w14:paraId="63636A20" w14:textId="77777777" w:rsidR="00DD628E" w:rsidRDefault="00DD628E" w:rsidP="00DD628E">
      <w:pPr>
        <w:rPr>
          <w:rFonts w:eastAsia="Times New Roman" w:cs="Lucida Grande"/>
          <w:color w:val="333333"/>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sidRPr="006451A6">
        <w:rPr>
          <w:rFonts w:eastAsia="Times New Roman" w:cs="Lucida Grande"/>
          <w:color w:val="4472C4" w:themeColor="accent1"/>
          <w:lang w:val="en-US" w:eastAsia="fr-FR"/>
        </w:rPr>
        <w:t>I am afraid but the combination regimen has not been tested into patients yet.</w:t>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color w:val="333333"/>
          <w:lang w:val="en-US" w:eastAsia="fr-FR"/>
        </w:rPr>
        <w:br/>
      </w:r>
      <w:r w:rsidRPr="004E3CE3">
        <w:rPr>
          <w:rFonts w:eastAsia="Times New Roman" w:cs="Lucida Grande"/>
          <w:b/>
          <w:bCs/>
          <w:color w:val="333333"/>
          <w:lang w:val="en-US" w:eastAsia="fr-FR"/>
        </w:rPr>
        <w:t>Reviewer #2:</w:t>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Major Concerns:</w:t>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 xml:space="preserve">The authors correctly mention that the 8B6 monoclonal antibody can kill tumor cells through either antibody-dependent cell mediated cytotoxicity or through apoptosis. However, the assay described by the authors does not measure apoptosis directly (MTT assay measures cell viability, and xenograft assay measures tumor size). The authors need to demonstrate that the cells are being killed, and the effect is not just cytostatic, and is not simply a result of cell proliferation decrease due to combination drug load. This is particularly important because the xenograft experiment is in </w:t>
      </w:r>
      <w:proofErr w:type="spellStart"/>
      <w:r w:rsidRPr="004E3CE3">
        <w:rPr>
          <w:rFonts w:eastAsia="Times New Roman" w:cs="Lucida Grande"/>
          <w:color w:val="333333"/>
          <w:shd w:val="clear" w:color="auto" w:fill="FFFFFF"/>
          <w:lang w:val="en-US" w:eastAsia="fr-FR"/>
        </w:rPr>
        <w:t>immunodeficient</w:t>
      </w:r>
      <w:proofErr w:type="spellEnd"/>
      <w:r w:rsidRPr="004E3CE3">
        <w:rPr>
          <w:rFonts w:eastAsia="Times New Roman" w:cs="Lucida Grande"/>
          <w:color w:val="333333"/>
          <w:shd w:val="clear" w:color="auto" w:fill="FFFFFF"/>
          <w:lang w:val="en-US" w:eastAsia="fr-FR"/>
        </w:rPr>
        <w:t xml:space="preserve"> mice, so it is unlikely the tumors are being killed by antibody-dependent cell mediated cytotoxicity. A simple immunohistochemistry for apoptosis markers such as cleaved caspase-3 on xenograft tumors should be sufficient to demonstrate this. Alternatively, </w:t>
      </w:r>
      <w:proofErr w:type="spellStart"/>
      <w:r w:rsidRPr="004E3CE3">
        <w:rPr>
          <w:rFonts w:eastAsia="Times New Roman" w:cs="Lucida Grande"/>
          <w:color w:val="333333"/>
          <w:shd w:val="clear" w:color="auto" w:fill="FFFFFF"/>
          <w:lang w:val="en-US" w:eastAsia="fr-FR"/>
        </w:rPr>
        <w:t>Annexin</w:t>
      </w:r>
      <w:proofErr w:type="spellEnd"/>
      <w:r w:rsidRPr="004E3CE3">
        <w:rPr>
          <w:rFonts w:eastAsia="Times New Roman" w:cs="Lucida Grande"/>
          <w:color w:val="333333"/>
          <w:shd w:val="clear" w:color="auto" w:fill="FFFFFF"/>
          <w:lang w:val="en-US" w:eastAsia="fr-FR"/>
        </w:rPr>
        <w:t xml:space="preserve"> V staining in cell lines treated with the drug combinations should be able to show that the cells are being synergistically killed if the author's conclusions are correct.</w:t>
      </w:r>
    </w:p>
    <w:p w14:paraId="77EB2B6F" w14:textId="77777777" w:rsidR="00DD628E" w:rsidRPr="00DD0483" w:rsidRDefault="00DD628E" w:rsidP="00DD628E">
      <w:pPr>
        <w:rPr>
          <w:rFonts w:eastAsia="Times New Roman" w:cs="Lucida Grande"/>
          <w:color w:val="4472C4" w:themeColor="accent1"/>
          <w:shd w:val="clear" w:color="auto" w:fill="FFFFFF"/>
          <w:lang w:val="en-US" w:eastAsia="fr-FR"/>
        </w:rPr>
      </w:pPr>
      <w:r w:rsidRPr="001276A5">
        <w:rPr>
          <w:rFonts w:ascii="Calibri" w:eastAsia="Times New Roman" w:hAnsi="Calibri" w:cs="Calibri"/>
          <w:b/>
          <w:color w:val="0070C0"/>
          <w:lang w:val="en-US" w:eastAsia="fr-FR"/>
        </w:rPr>
        <w:t>Reply:</w:t>
      </w:r>
      <w:r>
        <w:rPr>
          <w:rFonts w:ascii="Calibri" w:eastAsia="Times New Roman" w:hAnsi="Calibri" w:cs="Calibri"/>
          <w:b/>
          <w:color w:val="0070C0"/>
          <w:lang w:val="en-US" w:eastAsia="fr-FR"/>
        </w:rPr>
        <w:t xml:space="preserve"> </w:t>
      </w:r>
      <w:r>
        <w:rPr>
          <w:rFonts w:eastAsia="Times New Roman" w:cs="Lucida Grande"/>
          <w:color w:val="4472C4" w:themeColor="accent1"/>
          <w:shd w:val="clear" w:color="auto" w:fill="FFFFFF"/>
          <w:lang w:val="en-US" w:eastAsia="fr-FR"/>
        </w:rPr>
        <w:t xml:space="preserve">We agree with you. MTT assays only assess the cell viability. In addition, the killing mechanisms of </w:t>
      </w:r>
      <w:proofErr w:type="spellStart"/>
      <w:r>
        <w:rPr>
          <w:rFonts w:eastAsia="Times New Roman" w:cs="Lucida Grande"/>
          <w:color w:val="4472C4" w:themeColor="accent1"/>
          <w:shd w:val="clear" w:color="auto" w:fill="FFFFFF"/>
          <w:lang w:val="en-US" w:eastAsia="fr-FR"/>
        </w:rPr>
        <w:t>mAb</w:t>
      </w:r>
      <w:proofErr w:type="spellEnd"/>
      <w:r>
        <w:rPr>
          <w:rFonts w:eastAsia="Times New Roman" w:cs="Lucida Grande"/>
          <w:color w:val="4472C4" w:themeColor="accent1"/>
          <w:shd w:val="clear" w:color="auto" w:fill="FFFFFF"/>
          <w:lang w:val="en-US" w:eastAsia="fr-FR"/>
        </w:rPr>
        <w:t xml:space="preserve"> 8B6 have been already published as cited in the Discussion Section. This is clearly stated in the Discussion Section of the first submission.  In respect with your comment, we added in the revised manuscript Discussion Section the list of the standard methods we used, in our previously published works, to assess apoptosis </w:t>
      </w:r>
      <w:r w:rsidRPr="00DD0483">
        <w:rPr>
          <w:rFonts w:eastAsia="Times New Roman" w:cs="Lucida Grande"/>
          <w:i/>
          <w:color w:val="4472C4" w:themeColor="accent1"/>
          <w:shd w:val="clear" w:color="auto" w:fill="FFFFFF"/>
          <w:lang w:val="en-US" w:eastAsia="fr-FR"/>
        </w:rPr>
        <w:t>in vitro</w:t>
      </w:r>
      <w:r>
        <w:rPr>
          <w:rFonts w:eastAsia="Times New Roman" w:cs="Lucida Grande"/>
          <w:color w:val="4472C4" w:themeColor="accent1"/>
          <w:shd w:val="clear" w:color="auto" w:fill="FFFFFF"/>
          <w:lang w:val="en-US" w:eastAsia="fr-FR"/>
        </w:rPr>
        <w:t xml:space="preserve"> and in tumor xenografts biopsies. </w:t>
      </w:r>
    </w:p>
    <w:p w14:paraId="13EE2B0D"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Minor Concerns:</w:t>
      </w: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-In line 134 the authors mention using 0.05% EDTA solution to dissociate cells. I believe the authors meant to say Trypsin-EDTA solution. Please clarify</w:t>
      </w:r>
    </w:p>
    <w:p w14:paraId="32F65097" w14:textId="77777777" w:rsidR="00DD628E" w:rsidRPr="006451A6" w:rsidRDefault="00DD628E" w:rsidP="00DD628E">
      <w:pPr>
        <w:rPr>
          <w:rFonts w:eastAsia="Times New Roman" w:cs="Lucida Grande"/>
          <w:color w:val="4472C4" w:themeColor="accent1"/>
          <w:shd w:val="clear" w:color="auto" w:fill="FFFFFF"/>
          <w:lang w:val="en-US" w:eastAsia="fr-FR"/>
        </w:rPr>
      </w:pPr>
      <w:r>
        <w:rPr>
          <w:rFonts w:eastAsia="Times New Roman" w:cs="Lucida Grande"/>
          <w:color w:val="4472C4" w:themeColor="accent1"/>
          <w:shd w:val="clear" w:color="auto" w:fill="FFFFFF"/>
          <w:lang w:val="en-US" w:eastAsia="fr-FR"/>
        </w:rPr>
        <w:t>Good question. However, t</w:t>
      </w:r>
      <w:r w:rsidRPr="006451A6">
        <w:rPr>
          <w:rFonts w:eastAsia="Times New Roman" w:cs="Lucida Grande"/>
          <w:color w:val="4472C4" w:themeColor="accent1"/>
          <w:shd w:val="clear" w:color="auto" w:fill="FFFFFF"/>
          <w:lang w:val="en-US" w:eastAsia="fr-FR"/>
        </w:rPr>
        <w:t xml:space="preserve">here is </w:t>
      </w:r>
      <w:r>
        <w:rPr>
          <w:rFonts w:eastAsia="Times New Roman" w:cs="Lucida Grande"/>
          <w:color w:val="4472C4" w:themeColor="accent1"/>
          <w:shd w:val="clear" w:color="auto" w:fill="FFFFFF"/>
          <w:lang w:val="en-US" w:eastAsia="fr-FR"/>
        </w:rPr>
        <w:t>no typo. 0.05% EDTA solution can dissociate cells such as IMR5 cells. The use of a trypsin-EDTA solution would resulted in a decrease of the cell viability since these cells are very sensitive to trypsin.</w:t>
      </w:r>
    </w:p>
    <w:p w14:paraId="2E7E738B"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-In line 416 the authors need to mention which statistical test was used to calculate the p values</w:t>
      </w:r>
    </w:p>
    <w:p w14:paraId="4423684C" w14:textId="77777777" w:rsidR="00DD628E" w:rsidRPr="006451A6" w:rsidRDefault="00DD628E" w:rsidP="00DD628E">
      <w:pPr>
        <w:rPr>
          <w:rFonts w:eastAsia="Times New Roman" w:cs="Lucida Grande"/>
          <w:color w:val="4472C4" w:themeColor="accent1"/>
          <w:shd w:val="clear" w:color="auto" w:fill="FFFFFF"/>
          <w:lang w:val="en-US" w:eastAsia="fr-FR"/>
        </w:rPr>
      </w:pPr>
      <w:r w:rsidRPr="006451A6">
        <w:rPr>
          <w:rFonts w:eastAsia="Times New Roman" w:cs="Lucida Grande"/>
          <w:color w:val="4472C4" w:themeColor="accent1"/>
          <w:shd w:val="clear" w:color="auto" w:fill="FFFFFF"/>
          <w:lang w:val="en-US" w:eastAsia="fr-FR"/>
        </w:rPr>
        <w:t>Good suggestion. Done.</w:t>
      </w:r>
      <w:r>
        <w:rPr>
          <w:rFonts w:eastAsia="Times New Roman" w:cs="Lucida Grande"/>
          <w:color w:val="4472C4" w:themeColor="accent1"/>
          <w:shd w:val="clear" w:color="auto" w:fill="FFFFFF"/>
          <w:lang w:val="en-US" w:eastAsia="fr-FR"/>
        </w:rPr>
        <w:t xml:space="preserve"> Thanks</w:t>
      </w:r>
    </w:p>
    <w:p w14:paraId="1D650C6B"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25162F">
        <w:rPr>
          <w:rFonts w:eastAsia="Times New Roman" w:cs="Lucida Grande"/>
          <w:color w:val="333333"/>
          <w:shd w:val="clear" w:color="auto" w:fill="FFFFFF"/>
          <w:lang w:val="en-US" w:eastAsia="fr-FR"/>
        </w:rPr>
        <w:t>-Figure 2A the authors mention tail vein injection, however the figure indicated shows intraperitoneal injection. Please clarify and use appropriate image</w:t>
      </w:r>
    </w:p>
    <w:p w14:paraId="489A326C" w14:textId="77777777" w:rsidR="00DD628E" w:rsidRPr="0025162F" w:rsidRDefault="00DD628E" w:rsidP="00DD628E">
      <w:pPr>
        <w:rPr>
          <w:rFonts w:eastAsia="Times New Roman" w:cs="Lucida Grande"/>
          <w:color w:val="4472C4" w:themeColor="accent1"/>
          <w:shd w:val="clear" w:color="auto" w:fill="FFFFFF"/>
          <w:lang w:val="en-US" w:eastAsia="fr-FR"/>
        </w:rPr>
      </w:pPr>
      <w:r>
        <w:rPr>
          <w:rFonts w:eastAsia="Times New Roman" w:cs="Lucida Grande"/>
          <w:color w:val="4472C4" w:themeColor="accent1"/>
          <w:shd w:val="clear" w:color="auto" w:fill="FFFFFF"/>
          <w:lang w:val="en-US" w:eastAsia="fr-FR"/>
        </w:rPr>
        <w:t>Thanks</w:t>
      </w:r>
      <w:r w:rsidRPr="0025162F">
        <w:rPr>
          <w:rFonts w:eastAsia="Times New Roman" w:cs="Lucida Grande"/>
          <w:color w:val="4472C4" w:themeColor="accent1"/>
          <w:shd w:val="clear" w:color="auto" w:fill="FFFFFF"/>
          <w:lang w:val="en-US" w:eastAsia="fr-FR"/>
        </w:rPr>
        <w:t>. We have modified Fig. 2 to match the Figure legend.</w:t>
      </w:r>
    </w:p>
    <w:p w14:paraId="5E8D32FF" w14:textId="77777777" w:rsidR="00DD628E" w:rsidRDefault="00DD628E" w:rsidP="00DD628E">
      <w:pPr>
        <w:rPr>
          <w:rFonts w:eastAsia="Times New Roman" w:cs="Lucida Grande"/>
          <w:color w:val="333333"/>
          <w:shd w:val="clear" w:color="auto" w:fill="FFFFFF"/>
          <w:lang w:val="en-US" w:eastAsia="fr-FR"/>
        </w:rPr>
      </w:pPr>
      <w:r w:rsidRPr="004E3CE3">
        <w:rPr>
          <w:rFonts w:eastAsia="Times New Roman" w:cs="Lucida Grande"/>
          <w:color w:val="333333"/>
          <w:lang w:val="en-US" w:eastAsia="fr-FR"/>
        </w:rPr>
        <w:br/>
      </w:r>
      <w:r w:rsidRPr="004E3CE3">
        <w:rPr>
          <w:rFonts w:eastAsia="Times New Roman" w:cs="Lucida Grande"/>
          <w:color w:val="333333"/>
          <w:shd w:val="clear" w:color="auto" w:fill="FFFFFF"/>
          <w:lang w:val="en-US" w:eastAsia="fr-FR"/>
        </w:rPr>
        <w:t>-Figure 3 the authors need to include statistics</w:t>
      </w:r>
    </w:p>
    <w:p w14:paraId="69EA51B4" w14:textId="77777777" w:rsidR="00DD628E" w:rsidRPr="006451A6" w:rsidRDefault="00DD628E" w:rsidP="00DD628E">
      <w:pPr>
        <w:rPr>
          <w:rFonts w:eastAsia="Times New Roman" w:cs="Lucida Grande"/>
          <w:color w:val="4472C4" w:themeColor="accent1"/>
          <w:shd w:val="clear" w:color="auto" w:fill="FFFFFF"/>
          <w:lang w:val="en-US" w:eastAsia="fr-FR"/>
        </w:rPr>
      </w:pPr>
      <w:r w:rsidRPr="006451A6">
        <w:rPr>
          <w:rFonts w:eastAsia="Times New Roman" w:cs="Lucida Grande"/>
          <w:color w:val="4472C4" w:themeColor="accent1"/>
          <w:shd w:val="clear" w:color="auto" w:fill="FFFFFF"/>
          <w:lang w:val="en-US" w:eastAsia="fr-FR"/>
        </w:rPr>
        <w:t>Good suggestion. Done.</w:t>
      </w:r>
      <w:r>
        <w:rPr>
          <w:rFonts w:eastAsia="Times New Roman" w:cs="Lucida Grande"/>
          <w:color w:val="4472C4" w:themeColor="accent1"/>
          <w:shd w:val="clear" w:color="auto" w:fill="FFFFFF"/>
          <w:lang w:val="en-US" w:eastAsia="fr-FR"/>
        </w:rPr>
        <w:t xml:space="preserve"> Thanks</w:t>
      </w:r>
    </w:p>
    <w:p w14:paraId="5D4D43E6" w14:textId="77777777" w:rsidR="00DD628E" w:rsidRPr="004E3CE3" w:rsidRDefault="00DD628E" w:rsidP="00DD628E">
      <w:pPr>
        <w:rPr>
          <w:rFonts w:eastAsia="Times New Roman" w:cs="Times New Roman"/>
          <w:lang w:val="en-US" w:eastAsia="fr-FR"/>
        </w:rPr>
      </w:pPr>
    </w:p>
    <w:p w14:paraId="7832C2C4" w14:textId="77777777" w:rsidR="00DD628E" w:rsidRPr="004E3CE3" w:rsidRDefault="00DD628E" w:rsidP="00DD628E">
      <w:pPr>
        <w:rPr>
          <w:lang w:val="en-US"/>
        </w:rPr>
      </w:pPr>
    </w:p>
    <w:p w14:paraId="4E66CED7" w14:textId="77777777" w:rsidR="0048041D" w:rsidRDefault="00FF40C1"/>
    <w:sectPr w:rsidR="0048041D" w:rsidSect="00023E6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revisionView w:markup="0" w:comments="0" w:insDel="0" w:formatting="0" w:inkAnnotations="0"/>
  <w:doNotTrackMoves/>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28E"/>
    <w:rsid w:val="000019D1"/>
    <w:rsid w:val="00023E68"/>
    <w:rsid w:val="00052D9C"/>
    <w:rsid w:val="001357F6"/>
    <w:rsid w:val="00135895"/>
    <w:rsid w:val="001B0BB3"/>
    <w:rsid w:val="00273CF4"/>
    <w:rsid w:val="00477D2A"/>
    <w:rsid w:val="005A3909"/>
    <w:rsid w:val="005C0295"/>
    <w:rsid w:val="006C3D34"/>
    <w:rsid w:val="009D6286"/>
    <w:rsid w:val="00D75DE7"/>
    <w:rsid w:val="00DD628E"/>
    <w:rsid w:val="00FC612C"/>
    <w:rsid w:val="00FF40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6674C7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D628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D62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1605</Words>
  <Characters>8828</Characters>
  <Application>Microsoft Macintosh Word</Application>
  <DocSecurity>0</DocSecurity>
  <Lines>73</Lines>
  <Paragraphs>20</Paragraphs>
  <ScaleCrop>false</ScaleCrop>
  <LinksUpToDate>false</LinksUpToDate>
  <CharactersWithSpaces>10413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Utilisateur de Microsoft Office</cp:lastModifiedBy>
  <cp:revision>5</cp:revision>
  <dcterms:created xsi:type="dcterms:W3CDTF">2018-09-14T08:51:00Z</dcterms:created>
  <dcterms:modified xsi:type="dcterms:W3CDTF">2018-09-14T14:14:00Z</dcterms:modified>
</cp:coreProperties>
</file>